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2BE87" w14:textId="77777777" w:rsidR="00277A2E" w:rsidRDefault="00A97F57" w:rsidP="007771E3">
      <w:pPr>
        <w:pStyle w:val="Heading1"/>
        <w:pBdr>
          <w:bottom w:val="single" w:sz="4" w:space="1" w:color="365F91" w:themeColor="accent1" w:themeShade="BF"/>
        </w:pBdr>
      </w:pPr>
      <w:r>
        <w:t>sustainable Transport</w:t>
      </w:r>
      <w:r w:rsidR="00277A2E">
        <w:t>:</w:t>
      </w:r>
    </w:p>
    <w:p w14:paraId="16C412CB" w14:textId="77777777" w:rsidR="00D144BE" w:rsidRPr="001C55B2" w:rsidRDefault="00277A2E" w:rsidP="007771E3">
      <w:pPr>
        <w:pStyle w:val="Heading1"/>
        <w:pBdr>
          <w:bottom w:val="single" w:sz="4" w:space="1" w:color="365F91" w:themeColor="accent1" w:themeShade="BF"/>
        </w:pBdr>
      </w:pPr>
      <w:r>
        <w:t>Performance pathway</w:t>
      </w:r>
    </w:p>
    <w:p w14:paraId="7B11AFBD" w14:textId="77777777" w:rsidR="00DF28B6" w:rsidRDefault="00DF28B6" w:rsidP="003169BD">
      <w:pPr>
        <w:pStyle w:val="Heading3"/>
        <w:ind w:left="720" w:hanging="720"/>
      </w:pPr>
      <w:bookmarkStart w:id="0" w:name="h.d27jtfsfquok"/>
      <w:bookmarkEnd w:id="0"/>
      <w:r>
        <w:t>Credit 17A</w:t>
      </w:r>
    </w:p>
    <w:p w14:paraId="708FD620" w14:textId="77777777" w:rsidR="005C34D2" w:rsidRPr="005C34D2" w:rsidRDefault="005C34D2" w:rsidP="003169BD">
      <w:pPr>
        <w:pStyle w:val="Heading3"/>
        <w:ind w:left="720" w:hanging="720"/>
      </w:pPr>
      <w:r w:rsidRPr="005C34D2">
        <w:t>Design Review Submission</w:t>
      </w:r>
      <w:r w:rsidRPr="005C34D2">
        <w:tab/>
      </w:r>
      <w:sdt>
        <w:sdtPr>
          <w:id w:val="10800679"/>
        </w:sdtPr>
        <w:sdtEndPr/>
        <w:sdtContent>
          <w:sdt>
            <w:sdtPr>
              <w:id w:val="1114327565"/>
            </w:sdtPr>
            <w:sdtEndPr>
              <w:rPr>
                <w:rFonts w:hint="eastAsia"/>
              </w:rPr>
            </w:sdtEndPr>
            <w:sdtContent>
              <w:sdt>
                <w:sdtPr>
                  <w:id w:val="42346262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8009EC">
                    <w:rPr>
                      <w:rFonts w:ascii="MS Gothic" w:eastAsia="MS Gothic" w:hAnsi="MS Gothic" w:hint="eastAsia"/>
                    </w:rPr>
                    <w:t>☐</w:t>
                  </w:r>
                </w:sdtContent>
              </w:sdt>
            </w:sdtContent>
          </w:sdt>
        </w:sdtContent>
      </w:sdt>
      <w:r w:rsidRPr="005C34D2">
        <w:tab/>
        <w:t>As Built Submission</w:t>
      </w:r>
      <w:r w:rsidRPr="005C34D2">
        <w:tab/>
        <w:t xml:space="preserve"> </w:t>
      </w:r>
      <w:sdt>
        <w:sdtPr>
          <w:id w:val="206148192"/>
        </w:sdtPr>
        <w:sdtEndPr/>
        <w:sdtContent>
          <w:sdt>
            <w:sdtPr>
              <w:id w:val="-431517209"/>
            </w:sdtPr>
            <w:sdtEndPr>
              <w:rPr>
                <w:rFonts w:hint="eastAsia"/>
              </w:rPr>
            </w:sdtEndPr>
            <w:sdtContent>
              <w:sdt>
                <w:sdtPr>
                  <w:id w:val="78197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C40B94">
                    <w:rPr>
                      <w:rFonts w:ascii="MS Gothic" w:eastAsia="MS Gothic" w:hAnsi="MS Gothic" w:hint="eastAsia"/>
                    </w:rPr>
                    <w:t>☐</w:t>
                  </w:r>
                </w:sdtContent>
              </w:sdt>
            </w:sdtContent>
          </w:sdt>
        </w:sdtContent>
      </w:sdt>
    </w:p>
    <w:p w14:paraId="59167C30" w14:textId="77777777" w:rsidR="005C34D2" w:rsidRPr="005C34D2" w:rsidRDefault="005C34D2" w:rsidP="003169BD">
      <w:pPr>
        <w:pStyle w:val="Heading3"/>
        <w:ind w:left="720" w:hanging="720"/>
      </w:pPr>
      <w:r w:rsidRPr="005C34D2">
        <w:t xml:space="preserve">Project Name: </w:t>
      </w:r>
      <w:r w:rsidR="001A76C9" w:rsidRPr="00DB5EA9">
        <w:rPr>
          <w:color w:val="8064A2" w:themeColor="accent4"/>
        </w:rPr>
        <w:t>[name]</w:t>
      </w:r>
    </w:p>
    <w:p w14:paraId="4EA7334D" w14:textId="77777777" w:rsidR="005C34D2" w:rsidRDefault="005C34D2" w:rsidP="003169BD">
      <w:pPr>
        <w:pStyle w:val="Heading3"/>
        <w:ind w:left="720" w:hanging="720"/>
      </w:pPr>
      <w:r w:rsidRPr="005C34D2">
        <w:t xml:space="preserve">Project Number: GS- </w:t>
      </w:r>
      <w:r w:rsidRPr="001A76C9">
        <w:rPr>
          <w:color w:val="8064A2" w:themeColor="accent4"/>
        </w:rPr>
        <w:t>[####]</w:t>
      </w:r>
      <w:r w:rsidRPr="005C34D2">
        <w:t xml:space="preserve"> 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3981"/>
        <w:gridCol w:w="693"/>
        <w:gridCol w:w="3425"/>
        <w:gridCol w:w="928"/>
      </w:tblGrid>
      <w:tr w:rsidR="005C34D2" w14:paraId="7012CEA2" w14:textId="77777777" w:rsidTr="00FE0838">
        <w:tc>
          <w:tcPr>
            <w:tcW w:w="2205" w:type="pct"/>
          </w:tcPr>
          <w:p w14:paraId="7F67E018" w14:textId="77777777" w:rsidR="005C34D2" w:rsidRDefault="005C34D2" w:rsidP="003169BD">
            <w:pPr>
              <w:pStyle w:val="Heading3"/>
            </w:pPr>
            <w:r w:rsidRPr="005C34D2">
              <w:t>Total Points available</w:t>
            </w:r>
            <w:r w:rsidRPr="00F403F0">
              <w:t>:</w:t>
            </w:r>
          </w:p>
        </w:tc>
        <w:tc>
          <w:tcPr>
            <w:tcW w:w="384" w:type="pct"/>
          </w:tcPr>
          <w:p w14:paraId="4F0CF1BA" w14:textId="77777777" w:rsidR="005C34D2" w:rsidRDefault="00B143DE" w:rsidP="003169BD">
            <w:pPr>
              <w:pStyle w:val="Heading3"/>
              <w:ind w:left="720" w:hanging="720"/>
            </w:pPr>
            <w:r>
              <w:t>7</w:t>
            </w:r>
          </w:p>
        </w:tc>
        <w:tc>
          <w:tcPr>
            <w:tcW w:w="1897" w:type="pct"/>
          </w:tcPr>
          <w:p w14:paraId="3EA253E6" w14:textId="77777777" w:rsidR="005C34D2" w:rsidRDefault="005C34D2" w:rsidP="003169BD">
            <w:pPr>
              <w:pStyle w:val="Heading3"/>
              <w:ind w:left="720" w:hanging="720"/>
            </w:pPr>
            <w:r w:rsidRPr="005C34D2">
              <w:t>Points claimed:</w:t>
            </w:r>
          </w:p>
        </w:tc>
        <w:tc>
          <w:tcPr>
            <w:tcW w:w="514" w:type="pct"/>
          </w:tcPr>
          <w:p w14:paraId="74796489" w14:textId="77777777" w:rsidR="005C34D2" w:rsidRPr="003D4146" w:rsidRDefault="00CE4F48" w:rsidP="003169BD">
            <w:pPr>
              <w:pStyle w:val="Heading3"/>
              <w:ind w:left="720" w:hanging="720"/>
              <w:rPr>
                <w:color w:val="8064A2" w:themeColor="accent4"/>
              </w:rPr>
            </w:pPr>
            <w:r w:rsidRPr="003D4146">
              <w:rPr>
                <w:color w:val="8064A2" w:themeColor="accent4"/>
              </w:rPr>
              <w:t>[</w:t>
            </w:r>
            <w:r w:rsidR="005C34D2" w:rsidRPr="00CE4F48">
              <w:rPr>
                <w:color w:val="8064A2" w:themeColor="accent4"/>
              </w:rPr>
              <w:t>#</w:t>
            </w:r>
            <w:r w:rsidRPr="003D4146">
              <w:rPr>
                <w:color w:val="8064A2" w:themeColor="accent4"/>
              </w:rPr>
              <w:t>]</w:t>
            </w:r>
          </w:p>
        </w:tc>
      </w:tr>
    </w:tbl>
    <w:p w14:paraId="1C8E083A" w14:textId="77777777" w:rsidR="005C34D2" w:rsidRDefault="005C34D2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625"/>
        <w:gridCol w:w="1558"/>
        <w:gridCol w:w="4430"/>
        <w:gridCol w:w="1253"/>
        <w:gridCol w:w="1161"/>
      </w:tblGrid>
      <w:tr w:rsidR="0026389D" w14:paraId="4D72D694" w14:textId="77777777" w:rsidTr="00FE0838">
        <w:tc>
          <w:tcPr>
            <w:tcW w:w="346" w:type="pct"/>
          </w:tcPr>
          <w:p w14:paraId="0FDE57CA" w14:textId="77777777" w:rsidR="00017B56" w:rsidRPr="00017B56" w:rsidRDefault="00017B56" w:rsidP="00FE0838">
            <w:pPr>
              <w:spacing w:before="120" w:after="120"/>
              <w:jc w:val="center"/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</w:p>
        </w:tc>
        <w:tc>
          <w:tcPr>
            <w:tcW w:w="863" w:type="pct"/>
            <w:vAlign w:val="center"/>
          </w:tcPr>
          <w:p w14:paraId="5FDA9521" w14:textId="77777777" w:rsidR="00017B56" w:rsidRPr="00017B56" w:rsidRDefault="00017B56" w:rsidP="00FE0838">
            <w:pPr>
              <w:spacing w:before="120" w:after="120"/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017B56">
              <w:rPr>
                <w:rStyle w:val="StyleBold"/>
              </w:rPr>
              <w:t>Name</w:t>
            </w:r>
          </w:p>
        </w:tc>
        <w:tc>
          <w:tcPr>
            <w:tcW w:w="2454" w:type="pct"/>
            <w:vAlign w:val="center"/>
          </w:tcPr>
          <w:p w14:paraId="5F980E65" w14:textId="77777777" w:rsidR="00017B56" w:rsidRPr="00017B56" w:rsidRDefault="00017B56" w:rsidP="00FE0838">
            <w:pPr>
              <w:spacing w:before="120" w:after="120"/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694" w:type="pct"/>
          </w:tcPr>
          <w:p w14:paraId="676D18BF" w14:textId="77777777" w:rsidR="00017B56" w:rsidRPr="00017B56" w:rsidRDefault="00017B56" w:rsidP="00FE0838">
            <w:pPr>
              <w:spacing w:before="120" w:after="120"/>
              <w:jc w:val="center"/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3" w:type="pct"/>
          </w:tcPr>
          <w:p w14:paraId="5F5B5258" w14:textId="77777777" w:rsidR="00017B56" w:rsidRPr="00017B56" w:rsidRDefault="00017B56" w:rsidP="00FE0838">
            <w:pPr>
              <w:spacing w:before="120" w:after="120"/>
              <w:jc w:val="center"/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CE4F48" w14:paraId="3EF31711" w14:textId="77777777" w:rsidTr="00FE0838">
        <w:tc>
          <w:tcPr>
            <w:tcW w:w="346" w:type="pct"/>
          </w:tcPr>
          <w:p w14:paraId="499ED916" w14:textId="77777777" w:rsidR="00CE4F48" w:rsidRPr="00FF78C0" w:rsidRDefault="00CE4F48" w:rsidP="00FE0838">
            <w:pPr>
              <w:spacing w:before="120" w:after="120"/>
              <w:rPr>
                <w:b/>
              </w:rPr>
            </w:pPr>
            <w:r w:rsidRPr="00FF78C0">
              <w:rPr>
                <w:b/>
              </w:rPr>
              <w:t>17A</w:t>
            </w:r>
          </w:p>
        </w:tc>
        <w:tc>
          <w:tcPr>
            <w:tcW w:w="863" w:type="pct"/>
          </w:tcPr>
          <w:p w14:paraId="6DFAFB5A" w14:textId="77777777" w:rsidR="00CE4F48" w:rsidRPr="00FF78C0" w:rsidRDefault="00CE4F48" w:rsidP="00FE0838">
            <w:pPr>
              <w:spacing w:before="120" w:after="120"/>
              <w:rPr>
                <w:b/>
              </w:rPr>
            </w:pPr>
            <w:r w:rsidRPr="00FF78C0">
              <w:rPr>
                <w:b/>
              </w:rPr>
              <w:t>Performance Pathway</w:t>
            </w:r>
          </w:p>
        </w:tc>
        <w:tc>
          <w:tcPr>
            <w:tcW w:w="2454" w:type="pct"/>
          </w:tcPr>
          <w:p w14:paraId="5089AE25" w14:textId="77777777" w:rsidR="00CE4F48" w:rsidRDefault="00CE4F48" w:rsidP="00FE0838">
            <w:pPr>
              <w:spacing w:before="120" w:after="120"/>
            </w:pPr>
            <w:r>
              <w:t xml:space="preserve">The proposed transport solutions </w:t>
            </w:r>
            <w:r w:rsidR="00024F49">
              <w:t xml:space="preserve">provide access to sustainable transport infrastructure which decreases greenhouse gas emissions from </w:t>
            </w:r>
            <w:r w:rsidR="00024F49" w:rsidRPr="008A52F7">
              <w:t>transport</w:t>
            </w:r>
            <w:r w:rsidR="00024F49">
              <w:t xml:space="preserve">, decreases the mental and social impacts of commuting, and encourages the uptake of healthier active transport options. </w:t>
            </w:r>
            <w:r>
              <w:t xml:space="preserve"> </w:t>
            </w:r>
          </w:p>
        </w:tc>
        <w:tc>
          <w:tcPr>
            <w:tcW w:w="694" w:type="pct"/>
            <w:vAlign w:val="center"/>
          </w:tcPr>
          <w:p w14:paraId="4CEAA46C" w14:textId="77777777" w:rsidR="00CE4F48" w:rsidRDefault="00B143DE" w:rsidP="00FE0838">
            <w:pPr>
              <w:spacing w:before="120" w:after="120"/>
              <w:jc w:val="center"/>
            </w:pPr>
            <w:r>
              <w:t>7</w:t>
            </w:r>
          </w:p>
        </w:tc>
        <w:tc>
          <w:tcPr>
            <w:tcW w:w="643" w:type="pct"/>
            <w:vAlign w:val="center"/>
          </w:tcPr>
          <w:p w14:paraId="60B29B0C" w14:textId="77777777" w:rsidR="00CE4F48" w:rsidRPr="001A76C9" w:rsidRDefault="00CE4F48" w:rsidP="00FE0838">
            <w:pPr>
              <w:pStyle w:val="Bluetext"/>
              <w:spacing w:before="120" w:after="120"/>
              <w:jc w:val="center"/>
            </w:pPr>
            <w:r>
              <w:t>[</w:t>
            </w:r>
            <w:r w:rsidRPr="00CE4F48">
              <w:t>#</w:t>
            </w:r>
            <w:r>
              <w:t>]</w:t>
            </w:r>
          </w:p>
        </w:tc>
      </w:tr>
    </w:tbl>
    <w:p w14:paraId="0EC8BCBF" w14:textId="77777777" w:rsidR="009E45D5" w:rsidRDefault="009E45D5" w:rsidP="00543FCE">
      <w:bookmarkStart w:id="1" w:name="h.fwvpjw869anz"/>
      <w:bookmarkEnd w:id="1"/>
    </w:p>
    <w:p w14:paraId="45FDAF7F" w14:textId="77777777" w:rsidR="001A76C9" w:rsidRDefault="001A76C9" w:rsidP="001A76C9">
      <w:pPr>
        <w:pStyle w:val="Heading2"/>
      </w:pPr>
      <w:r>
        <w:t>Project specific queries (TCs and CIRs)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1A76C9" w14:paraId="00928AEF" w14:textId="77777777" w:rsidTr="003169BD">
        <w:tc>
          <w:tcPr>
            <w:tcW w:w="3994" w:type="pct"/>
          </w:tcPr>
          <w:p w14:paraId="3042793F" w14:textId="77777777" w:rsidR="001A76C9" w:rsidRPr="003A2BE3" w:rsidRDefault="001A76C9" w:rsidP="00FE0838">
            <w:pPr>
              <w:spacing w:before="120" w:after="120"/>
            </w:pPr>
            <w:r w:rsidRPr="003A2BE3">
              <w:t>There are no project specific queries for this credit.</w:t>
            </w:r>
          </w:p>
        </w:tc>
        <w:tc>
          <w:tcPr>
            <w:tcW w:w="1006" w:type="pct"/>
          </w:tcPr>
          <w:sdt>
            <w:sdtPr>
              <w:rPr>
                <w:rFonts w:ascii="MS Gothic" w:eastAsia="MS Gothic" w:hAnsi="MS Gothic" w:cs="MS Gothic" w:hint="eastAsia"/>
              </w:rPr>
              <w:id w:val="798112787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198666439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01324520" w14:textId="77777777" w:rsidR="001A76C9" w:rsidRPr="003A2BE3" w:rsidRDefault="00C40B94" w:rsidP="00FE0838">
                    <w:pPr>
                      <w:spacing w:before="120" w:after="120"/>
                      <w:jc w:val="center"/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  <w:tr w:rsidR="001A76C9" w14:paraId="7533E342" w14:textId="77777777" w:rsidTr="003169BD">
        <w:tc>
          <w:tcPr>
            <w:tcW w:w="3994" w:type="pct"/>
          </w:tcPr>
          <w:p w14:paraId="10E8B00C" w14:textId="77777777" w:rsidR="001A76C9" w:rsidRPr="003A2BE3" w:rsidRDefault="001A76C9" w:rsidP="00FE0838">
            <w:pPr>
              <w:spacing w:before="120" w:after="120"/>
            </w:pPr>
            <w:r w:rsidRPr="003A2BE3">
              <w:t>There are project specific queries for this credit</w:t>
            </w:r>
            <w:r w:rsidR="00024F49">
              <w:t xml:space="preserve"> and a</w:t>
            </w:r>
            <w:r w:rsidR="00024F49" w:rsidRPr="003A2BE3">
              <w:t>ll responses received from the GBCA are attached.</w:t>
            </w:r>
          </w:p>
        </w:tc>
        <w:tc>
          <w:tcPr>
            <w:tcW w:w="1006" w:type="pct"/>
          </w:tcPr>
          <w:sdt>
            <w:sdtPr>
              <w:rPr>
                <w:rFonts w:ascii="MS Gothic" w:eastAsia="MS Gothic" w:hAnsi="MS Gothic" w:cs="MS Gothic" w:hint="eastAsia"/>
              </w:rPr>
              <w:id w:val="37029480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7201492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49B66455" w14:textId="77777777" w:rsidR="001A76C9" w:rsidRPr="003A2BE3" w:rsidRDefault="00024F49" w:rsidP="00FE0838">
                    <w:pPr>
                      <w:spacing w:before="120" w:after="120"/>
                      <w:jc w:val="center"/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</w:tbl>
    <w:p w14:paraId="62A26358" w14:textId="77777777" w:rsidR="007771E3" w:rsidRDefault="007771E3" w:rsidP="00FE0838">
      <w:pPr>
        <w:pStyle w:val="Heading2"/>
        <w:spacing w:before="120" w:after="120"/>
      </w:pPr>
    </w:p>
    <w:p w14:paraId="0ACA174A" w14:textId="77777777" w:rsidR="007771E3" w:rsidRDefault="007771E3" w:rsidP="007771E3">
      <w:pPr>
        <w:rPr>
          <w:rFonts w:eastAsia="Times New Roman"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05EC3014" w14:textId="77777777" w:rsidR="00CC3B44" w:rsidRDefault="005630F8" w:rsidP="007771E3">
      <w:pPr>
        <w:pStyle w:val="Heading2"/>
      </w:pPr>
      <w:r>
        <w:lastRenderedPageBreak/>
        <w:t>17A PErformance pathway</w:t>
      </w:r>
    </w:p>
    <w:tbl>
      <w:tblPr>
        <w:tblStyle w:val="Style1"/>
        <w:tblW w:w="0" w:type="auto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576"/>
        <w:gridCol w:w="1451"/>
      </w:tblGrid>
      <w:tr w:rsidR="005630F8" w14:paraId="636EA364" w14:textId="77777777" w:rsidTr="003169BD">
        <w:tc>
          <w:tcPr>
            <w:tcW w:w="7763" w:type="dxa"/>
          </w:tcPr>
          <w:p w14:paraId="50FD1999" w14:textId="77777777" w:rsidR="005630F8" w:rsidRDefault="005630F8" w:rsidP="00FE0838">
            <w:pPr>
              <w:spacing w:before="120" w:after="120"/>
            </w:pPr>
            <w:r>
              <w:t>A travel plan has been developed by a suitably qualified transport planner</w:t>
            </w:r>
          </w:p>
        </w:tc>
        <w:tc>
          <w:tcPr>
            <w:tcW w:w="1480" w:type="dxa"/>
          </w:tcPr>
          <w:sdt>
            <w:sdtPr>
              <w:rPr>
                <w:rFonts w:ascii="MS Gothic" w:eastAsia="MS Gothic" w:hAnsi="MS Gothic" w:cs="MS Gothic" w:hint="eastAsia"/>
              </w:rPr>
              <w:id w:val="121043285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69334687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18CBF47A" w14:textId="77777777" w:rsidR="005630F8" w:rsidRDefault="00024F49" w:rsidP="00FE0838">
                    <w:pPr>
                      <w:spacing w:before="120" w:after="120"/>
                      <w:jc w:val="center"/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</w:tbl>
    <w:p w14:paraId="267F2093" w14:textId="77777777" w:rsidR="00472FDA" w:rsidRDefault="00472FDA" w:rsidP="00FE0838">
      <w:pPr>
        <w:spacing w:before="120" w:after="120"/>
      </w:pPr>
    </w:p>
    <w:p w14:paraId="76117ACB" w14:textId="77777777" w:rsidR="00277A2E" w:rsidRDefault="00277A2E" w:rsidP="00FE0838">
      <w:pPr>
        <w:spacing w:before="120" w:after="120"/>
      </w:pPr>
      <w:r>
        <w:t>Provide details and qualifications of the qualified transport planner.</w:t>
      </w:r>
    </w:p>
    <w:p w14:paraId="17A0C452" w14:textId="77777777" w:rsidR="00277A2E" w:rsidRDefault="00277A2E" w:rsidP="00277A2E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</w:pPr>
    </w:p>
    <w:p w14:paraId="0D9839F6" w14:textId="77777777" w:rsidR="00277A2E" w:rsidRDefault="00277A2E" w:rsidP="00277A2E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</w:pPr>
    </w:p>
    <w:p w14:paraId="23F44060" w14:textId="77777777" w:rsidR="00472FDA" w:rsidRDefault="00472FDA" w:rsidP="00277A2E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</w:pPr>
    </w:p>
    <w:p w14:paraId="6C566A94" w14:textId="77777777" w:rsidR="00277A2E" w:rsidRDefault="00277A2E" w:rsidP="00277A2E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</w:pPr>
    </w:p>
    <w:p w14:paraId="4A43A973" w14:textId="77777777" w:rsidR="00277A2E" w:rsidRDefault="00277A2E" w:rsidP="00277A2E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</w:pPr>
    </w:p>
    <w:p w14:paraId="20C87A05" w14:textId="77777777" w:rsidR="00277A2E" w:rsidRDefault="00277A2E" w:rsidP="00277A2E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</w:pPr>
    </w:p>
    <w:p w14:paraId="45FDD21B" w14:textId="77777777" w:rsidR="007126BC" w:rsidRDefault="00277A2E" w:rsidP="00FE0838">
      <w:pPr>
        <w:spacing w:before="120" w:after="120"/>
      </w:pPr>
      <w:r>
        <w:t>Provide a d</w:t>
      </w:r>
      <w:r w:rsidR="007126BC">
        <w:t xml:space="preserve">escription of </w:t>
      </w:r>
      <w:r w:rsidR="007126BC" w:rsidRPr="00CF53DE">
        <w:t>the timing and process of developing the site-specific transport</w:t>
      </w:r>
      <w:r w:rsidR="007126BC">
        <w:t xml:space="preserve"> assessment and the Travel Plan.</w:t>
      </w:r>
    </w:p>
    <w:p w14:paraId="357229CE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7BA8F10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B0F40BD" w14:textId="77777777" w:rsidR="00472FDA" w:rsidRDefault="00472FDA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3336A1B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67A4050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B0200E0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6E8539D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9DC7765" w14:textId="77777777" w:rsidR="00277A2E" w:rsidRDefault="00277A2E" w:rsidP="00FE0838">
      <w:pPr>
        <w:spacing w:before="120" w:after="120"/>
      </w:pPr>
      <w:r>
        <w:t>Provide a summary of the sustainable transport initiatives implemented by the project</w:t>
      </w:r>
      <w:r w:rsidR="00024F49">
        <w:t>.</w:t>
      </w:r>
    </w:p>
    <w:p w14:paraId="69DD0A7F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FE89BCD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9ADF65D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1D14765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4ACC009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2500B03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3C341BC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4BDCCB9" w14:textId="77777777" w:rsidR="00472FDA" w:rsidRDefault="00472FDA">
      <w:pPr>
        <w:spacing w:after="0" w:line="240" w:lineRule="auto"/>
        <w:rPr>
          <w:b/>
        </w:rPr>
      </w:pPr>
      <w:r>
        <w:rPr>
          <w:b/>
        </w:rPr>
        <w:br w:type="page"/>
      </w:r>
    </w:p>
    <w:p w14:paraId="20639FC3" w14:textId="77777777" w:rsidR="00277A2E" w:rsidRDefault="00024F49" w:rsidP="00277A2E">
      <w:r w:rsidRPr="00277A2E">
        <w:rPr>
          <w:b/>
        </w:rPr>
        <w:lastRenderedPageBreak/>
        <w:t xml:space="preserve">Sustainable Transport Calculator </w:t>
      </w:r>
      <w:r>
        <w:rPr>
          <w:b/>
        </w:rPr>
        <w:t xml:space="preserve">Results </w:t>
      </w:r>
      <w:r w:rsidRPr="00277A2E">
        <w:rPr>
          <w:b/>
        </w:rPr>
        <w:t>Summary</w:t>
      </w:r>
    </w:p>
    <w:tbl>
      <w:tblPr>
        <w:tblStyle w:val="TableGrid"/>
        <w:tblW w:w="0" w:type="auto"/>
        <w:tblBorders>
          <w:top w:val="single" w:sz="4" w:space="0" w:color="FFB70E"/>
          <w:left w:val="none" w:sz="0" w:space="0" w:color="auto"/>
          <w:bottom w:val="single" w:sz="4" w:space="0" w:color="FFB70E"/>
          <w:right w:val="none" w:sz="0" w:space="0" w:color="auto"/>
          <w:insideH w:val="single" w:sz="4" w:space="0" w:color="FFB70E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0"/>
        <w:gridCol w:w="3033"/>
        <w:gridCol w:w="1400"/>
        <w:gridCol w:w="1324"/>
      </w:tblGrid>
      <w:tr w:rsidR="00024F49" w14:paraId="62DC8233" w14:textId="77777777" w:rsidTr="002D1F13">
        <w:tc>
          <w:tcPr>
            <w:tcW w:w="3270" w:type="dxa"/>
            <w:shd w:val="clear" w:color="auto" w:fill="FFE69E" w:themeFill="text1" w:themeFillTint="66"/>
            <w:vAlign w:val="center"/>
          </w:tcPr>
          <w:p w14:paraId="28F4CB6A" w14:textId="77777777" w:rsidR="00024F49" w:rsidRPr="00FE0838" w:rsidRDefault="00024F49" w:rsidP="00FE0838">
            <w:pPr>
              <w:spacing w:before="120" w:after="120"/>
              <w:rPr>
                <w:b/>
              </w:rPr>
            </w:pPr>
            <w:r w:rsidRPr="00FE0838">
              <w:rPr>
                <w:b/>
              </w:rPr>
              <w:br w:type="page"/>
              <w:t>Sustainability Impact</w:t>
            </w:r>
          </w:p>
        </w:tc>
        <w:tc>
          <w:tcPr>
            <w:tcW w:w="3033" w:type="dxa"/>
            <w:shd w:val="clear" w:color="auto" w:fill="FFE69E" w:themeFill="text1" w:themeFillTint="66"/>
            <w:vAlign w:val="center"/>
          </w:tcPr>
          <w:p w14:paraId="522C779A" w14:textId="77777777" w:rsidR="00024F49" w:rsidRPr="00277A2E" w:rsidRDefault="00024F49" w:rsidP="00FE0838">
            <w:pPr>
              <w:spacing w:before="120" w:after="120"/>
              <w:rPr>
                <w:b/>
              </w:rPr>
            </w:pPr>
            <w:r>
              <w:rPr>
                <w:b/>
              </w:rPr>
              <w:t>Percentage</w:t>
            </w:r>
            <w:r w:rsidRPr="00277A2E">
              <w:rPr>
                <w:b/>
              </w:rPr>
              <w:t xml:space="preserve"> </w:t>
            </w:r>
            <w:r>
              <w:rPr>
                <w:b/>
              </w:rPr>
              <w:t>I</w:t>
            </w:r>
            <w:r w:rsidRPr="00277A2E">
              <w:rPr>
                <w:b/>
              </w:rPr>
              <w:t>mprovement</w:t>
            </w:r>
          </w:p>
        </w:tc>
        <w:tc>
          <w:tcPr>
            <w:tcW w:w="1400" w:type="dxa"/>
            <w:shd w:val="clear" w:color="auto" w:fill="FFE69E" w:themeFill="text1" w:themeFillTint="66"/>
          </w:tcPr>
          <w:p w14:paraId="0EF51D79" w14:textId="77777777" w:rsidR="00024F49" w:rsidRPr="007F404F" w:rsidRDefault="00024F49" w:rsidP="00FE0838">
            <w:pPr>
              <w:spacing w:before="120" w:after="120"/>
              <w:jc w:val="center"/>
              <w:rPr>
                <w:b/>
              </w:rPr>
            </w:pPr>
            <w:r w:rsidRPr="007E0F2D">
              <w:rPr>
                <w:b/>
              </w:rPr>
              <w:t>Points Available</w:t>
            </w:r>
          </w:p>
        </w:tc>
        <w:tc>
          <w:tcPr>
            <w:tcW w:w="1324" w:type="dxa"/>
            <w:shd w:val="clear" w:color="auto" w:fill="FFE69E" w:themeFill="text1" w:themeFillTint="66"/>
          </w:tcPr>
          <w:p w14:paraId="6C786C38" w14:textId="77777777" w:rsidR="00024F49" w:rsidRPr="00FE0838" w:rsidRDefault="00024F49" w:rsidP="00FE0838">
            <w:pPr>
              <w:spacing w:before="120" w:after="120"/>
              <w:jc w:val="center"/>
              <w:rPr>
                <w:b/>
              </w:rPr>
            </w:pPr>
            <w:r w:rsidRPr="008009EC">
              <w:rPr>
                <w:b/>
              </w:rPr>
              <w:t>Points Achieved</w:t>
            </w:r>
          </w:p>
        </w:tc>
      </w:tr>
      <w:tr w:rsidR="00024F49" w14:paraId="18253C3F" w14:textId="77777777" w:rsidTr="002D1F13">
        <w:tc>
          <w:tcPr>
            <w:tcW w:w="3270" w:type="dxa"/>
          </w:tcPr>
          <w:p w14:paraId="407BC10F" w14:textId="77777777" w:rsidR="00024F49" w:rsidRPr="008465AD" w:rsidRDefault="00024F49" w:rsidP="00FE0838">
            <w:pPr>
              <w:spacing w:before="120" w:after="120"/>
            </w:pPr>
            <w:r w:rsidRPr="008465AD">
              <w:t>Reduction in Carbon Emissions</w:t>
            </w:r>
          </w:p>
        </w:tc>
        <w:tc>
          <w:tcPr>
            <w:tcW w:w="3033" w:type="dxa"/>
            <w:vAlign w:val="center"/>
          </w:tcPr>
          <w:p w14:paraId="66AA30D1" w14:textId="77777777" w:rsidR="00024F49" w:rsidRDefault="00024F49" w:rsidP="00FE0838">
            <w:pPr>
              <w:spacing w:before="120" w:after="120"/>
              <w:jc w:val="center"/>
            </w:pPr>
          </w:p>
        </w:tc>
        <w:tc>
          <w:tcPr>
            <w:tcW w:w="1400" w:type="dxa"/>
          </w:tcPr>
          <w:p w14:paraId="2A1FAFFF" w14:textId="77777777" w:rsidR="00024F49" w:rsidRPr="00FE0838" w:rsidRDefault="00024F49" w:rsidP="00FE0838">
            <w:pPr>
              <w:spacing w:before="120" w:after="120"/>
              <w:jc w:val="center"/>
            </w:pPr>
            <w:r w:rsidRPr="00FE0838">
              <w:t>3</w:t>
            </w:r>
          </w:p>
        </w:tc>
        <w:tc>
          <w:tcPr>
            <w:tcW w:w="1324" w:type="dxa"/>
            <w:vAlign w:val="center"/>
          </w:tcPr>
          <w:p w14:paraId="1CAF9CF6" w14:textId="77777777" w:rsidR="00024F49" w:rsidRPr="00FE0838" w:rsidRDefault="00024F49" w:rsidP="00FE0838">
            <w:pPr>
              <w:pStyle w:val="Bluetext"/>
              <w:spacing w:before="120" w:after="120"/>
              <w:jc w:val="center"/>
              <w:rPr>
                <w:rFonts w:eastAsiaTheme="majorEastAsia" w:cstheme="majorBidi"/>
                <w:bCs/>
                <w:color w:val="1F497D" w:themeColor="text2"/>
              </w:rPr>
            </w:pPr>
            <w:r w:rsidRPr="00FE0838">
              <w:t>[</w:t>
            </w:r>
            <w:r w:rsidR="008A6314" w:rsidRPr="00CE4F48">
              <w:t>#</w:t>
            </w:r>
            <w:r w:rsidRPr="00FE0838">
              <w:t>]</w:t>
            </w:r>
          </w:p>
        </w:tc>
      </w:tr>
      <w:tr w:rsidR="00024F49" w14:paraId="0021D1BA" w14:textId="77777777" w:rsidTr="002D1F13">
        <w:tc>
          <w:tcPr>
            <w:tcW w:w="3270" w:type="dxa"/>
          </w:tcPr>
          <w:p w14:paraId="6784FD2C" w14:textId="77777777" w:rsidR="00024F49" w:rsidRPr="008465AD" w:rsidRDefault="00024F49" w:rsidP="00FE0838">
            <w:pPr>
              <w:spacing w:before="120" w:after="120"/>
            </w:pPr>
            <w:r w:rsidRPr="008465AD">
              <w:t>Increase in Active Mode Use</w:t>
            </w:r>
          </w:p>
        </w:tc>
        <w:tc>
          <w:tcPr>
            <w:tcW w:w="3033" w:type="dxa"/>
            <w:vAlign w:val="center"/>
          </w:tcPr>
          <w:p w14:paraId="73F17B57" w14:textId="77777777" w:rsidR="00024F49" w:rsidRDefault="00024F49" w:rsidP="00FE0838">
            <w:pPr>
              <w:spacing w:before="120" w:after="120"/>
              <w:jc w:val="center"/>
            </w:pPr>
          </w:p>
        </w:tc>
        <w:tc>
          <w:tcPr>
            <w:tcW w:w="1400" w:type="dxa"/>
          </w:tcPr>
          <w:p w14:paraId="1215AA33" w14:textId="77777777" w:rsidR="00024F49" w:rsidRPr="00FE0838" w:rsidRDefault="00024F49" w:rsidP="00FE0838">
            <w:pPr>
              <w:spacing w:before="120" w:after="120"/>
              <w:jc w:val="center"/>
            </w:pPr>
            <w:r w:rsidRPr="00FE0838">
              <w:t>1</w:t>
            </w:r>
          </w:p>
        </w:tc>
        <w:tc>
          <w:tcPr>
            <w:tcW w:w="1324" w:type="dxa"/>
            <w:vAlign w:val="center"/>
          </w:tcPr>
          <w:p w14:paraId="642F2816" w14:textId="77777777" w:rsidR="00024F49" w:rsidRPr="00FE0838" w:rsidRDefault="00024F49" w:rsidP="00FE0838">
            <w:pPr>
              <w:pStyle w:val="Bluetext"/>
              <w:spacing w:before="120" w:after="120"/>
              <w:jc w:val="center"/>
            </w:pPr>
            <w:r w:rsidRPr="00FE0838">
              <w:t>[</w:t>
            </w:r>
            <w:r w:rsidR="008A6314" w:rsidRPr="00CE4F48">
              <w:t>#</w:t>
            </w:r>
            <w:r w:rsidRPr="00FE0838">
              <w:t>]</w:t>
            </w:r>
          </w:p>
        </w:tc>
      </w:tr>
      <w:tr w:rsidR="00024F49" w14:paraId="2021CA43" w14:textId="77777777" w:rsidTr="002D1F13">
        <w:tc>
          <w:tcPr>
            <w:tcW w:w="3270" w:type="dxa"/>
          </w:tcPr>
          <w:p w14:paraId="2C77781B" w14:textId="77777777" w:rsidR="00024F49" w:rsidRPr="008465AD" w:rsidRDefault="00024F49" w:rsidP="00FE0838">
            <w:pPr>
              <w:spacing w:before="120" w:after="120"/>
            </w:pPr>
            <w:r w:rsidRPr="008465AD">
              <w:t xml:space="preserve">Reduction in </w:t>
            </w:r>
            <w:r>
              <w:t>VKT</w:t>
            </w:r>
          </w:p>
        </w:tc>
        <w:tc>
          <w:tcPr>
            <w:tcW w:w="3033" w:type="dxa"/>
            <w:vAlign w:val="center"/>
          </w:tcPr>
          <w:p w14:paraId="7E476BBD" w14:textId="77777777" w:rsidR="00024F49" w:rsidRDefault="00024F49" w:rsidP="00FE0838">
            <w:pPr>
              <w:spacing w:before="120" w:after="120"/>
              <w:jc w:val="center"/>
            </w:pPr>
          </w:p>
        </w:tc>
        <w:tc>
          <w:tcPr>
            <w:tcW w:w="1400" w:type="dxa"/>
          </w:tcPr>
          <w:p w14:paraId="14FD2846" w14:textId="77777777" w:rsidR="00024F49" w:rsidRPr="00FE0838" w:rsidRDefault="00024F49" w:rsidP="00FE0838">
            <w:pPr>
              <w:spacing w:before="120" w:after="120"/>
              <w:jc w:val="center"/>
            </w:pPr>
            <w:r w:rsidRPr="00FE0838">
              <w:t>1</w:t>
            </w:r>
          </w:p>
        </w:tc>
        <w:tc>
          <w:tcPr>
            <w:tcW w:w="1324" w:type="dxa"/>
            <w:vAlign w:val="center"/>
          </w:tcPr>
          <w:p w14:paraId="4EFECD96" w14:textId="77777777" w:rsidR="00024F49" w:rsidRPr="00FE0838" w:rsidRDefault="00024F49" w:rsidP="00FE0838">
            <w:pPr>
              <w:pStyle w:val="Bluetext"/>
              <w:spacing w:before="120" w:after="120"/>
              <w:jc w:val="center"/>
            </w:pPr>
            <w:r w:rsidRPr="00FE0838">
              <w:t>[</w:t>
            </w:r>
            <w:r w:rsidR="008A6314" w:rsidRPr="00CE4F48">
              <w:t>#</w:t>
            </w:r>
            <w:r w:rsidRPr="00FE0838">
              <w:t>]</w:t>
            </w:r>
          </w:p>
        </w:tc>
      </w:tr>
      <w:tr w:rsidR="00024F49" w14:paraId="7BD6C187" w14:textId="77777777" w:rsidTr="002D1F13">
        <w:tc>
          <w:tcPr>
            <w:tcW w:w="3270" w:type="dxa"/>
          </w:tcPr>
          <w:p w14:paraId="4B592CDA" w14:textId="77777777" w:rsidR="00024F49" w:rsidRPr="008465AD" w:rsidRDefault="00024F49" w:rsidP="00FE0838">
            <w:pPr>
              <w:spacing w:before="120" w:after="120"/>
            </w:pPr>
            <w:proofErr w:type="spellStart"/>
            <w:r w:rsidRPr="008465AD">
              <w:t>Walk</w:t>
            </w:r>
            <w:r>
              <w:t>S</w:t>
            </w:r>
            <w:r w:rsidRPr="008465AD">
              <w:t>core</w:t>
            </w:r>
            <w:proofErr w:type="spellEnd"/>
          </w:p>
        </w:tc>
        <w:tc>
          <w:tcPr>
            <w:tcW w:w="3033" w:type="dxa"/>
            <w:vAlign w:val="center"/>
          </w:tcPr>
          <w:p w14:paraId="371A9019" w14:textId="77777777" w:rsidR="00024F49" w:rsidRDefault="00024F49" w:rsidP="00FE0838">
            <w:pPr>
              <w:spacing w:before="120" w:after="120"/>
              <w:jc w:val="center"/>
            </w:pPr>
          </w:p>
        </w:tc>
        <w:tc>
          <w:tcPr>
            <w:tcW w:w="1400" w:type="dxa"/>
          </w:tcPr>
          <w:p w14:paraId="1116CDF3" w14:textId="77777777" w:rsidR="00024F49" w:rsidRPr="00FE0838" w:rsidRDefault="00024F49" w:rsidP="00FE0838">
            <w:pPr>
              <w:spacing w:before="120" w:after="120"/>
              <w:jc w:val="center"/>
            </w:pPr>
            <w:r w:rsidRPr="00FE0838">
              <w:t>2</w:t>
            </w:r>
          </w:p>
        </w:tc>
        <w:tc>
          <w:tcPr>
            <w:tcW w:w="1324" w:type="dxa"/>
            <w:vAlign w:val="center"/>
          </w:tcPr>
          <w:p w14:paraId="32E7A5F7" w14:textId="77777777" w:rsidR="00024F49" w:rsidRPr="00FE0838" w:rsidRDefault="00024F49" w:rsidP="00FE0838">
            <w:pPr>
              <w:pStyle w:val="Bluetext"/>
              <w:spacing w:before="120" w:after="120"/>
              <w:jc w:val="center"/>
            </w:pPr>
            <w:r w:rsidRPr="00FE0838">
              <w:t>[</w:t>
            </w:r>
            <w:r w:rsidR="008A6314" w:rsidRPr="00CE4F48">
              <w:t>#</w:t>
            </w:r>
            <w:r w:rsidRPr="00FE0838">
              <w:t>]</w:t>
            </w:r>
          </w:p>
        </w:tc>
      </w:tr>
    </w:tbl>
    <w:p w14:paraId="6C47F9AA" w14:textId="77777777" w:rsidR="002D1F13" w:rsidRDefault="002D1F13" w:rsidP="002D1F13">
      <w:pPr>
        <w:pStyle w:val="Bluetext"/>
        <w:spacing w:before="240" w:after="240"/>
        <w:rPr>
          <w:szCs w:val="20"/>
        </w:rPr>
      </w:pPr>
      <w:r w:rsidRPr="00105ED1">
        <w:rPr>
          <w:szCs w:val="20"/>
        </w:rPr>
        <w:t>[Insert hyperlink</w:t>
      </w:r>
      <w:r>
        <w:rPr>
          <w:szCs w:val="20"/>
        </w:rPr>
        <w:t>s</w:t>
      </w:r>
      <w:r w:rsidRPr="00105ED1">
        <w:rPr>
          <w:szCs w:val="20"/>
        </w:rPr>
        <w:t xml:space="preserve"> to </w:t>
      </w:r>
      <w:r>
        <w:rPr>
          <w:szCs w:val="20"/>
        </w:rPr>
        <w:t>Green Star Sustainable Transport Calculator</w:t>
      </w:r>
      <w:r w:rsidRPr="00105ED1">
        <w:rPr>
          <w:szCs w:val="20"/>
        </w:rPr>
        <w:t>]</w:t>
      </w:r>
    </w:p>
    <w:p w14:paraId="78CB5F36" w14:textId="77777777" w:rsidR="007F404F" w:rsidRPr="002D1F13" w:rsidRDefault="007F404F" w:rsidP="00FE0838">
      <w:pPr>
        <w:pStyle w:val="Bluetext"/>
        <w:spacing w:before="120" w:after="120"/>
        <w:rPr>
          <w:color w:val="000000"/>
        </w:rPr>
      </w:pPr>
    </w:p>
    <w:p w14:paraId="2D108E88" w14:textId="77777777" w:rsidR="00472FDA" w:rsidRPr="00F44703" w:rsidRDefault="00472FDA" w:rsidP="00FE0838">
      <w:pPr>
        <w:pStyle w:val="Bluetext"/>
        <w:spacing w:before="120" w:after="120"/>
        <w:rPr>
          <w:color w:val="000000"/>
          <w:lang w:val="en-US"/>
        </w:rPr>
      </w:pPr>
      <w:r w:rsidRPr="00F44703">
        <w:rPr>
          <w:color w:val="000000"/>
          <w:lang w:val="en-US"/>
        </w:rPr>
        <w:t>Identify where this information can be found within the supporting documentation provided</w:t>
      </w:r>
      <w:r>
        <w:rPr>
          <w:color w:val="00000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6"/>
        <w:gridCol w:w="2291"/>
      </w:tblGrid>
      <w:tr w:rsidR="00472FDA" w14:paraId="74ED5A7C" w14:textId="77777777" w:rsidTr="0089126E">
        <w:tc>
          <w:tcPr>
            <w:tcW w:w="6912" w:type="dxa"/>
            <w:shd w:val="clear" w:color="auto" w:fill="FFE69D"/>
          </w:tcPr>
          <w:p w14:paraId="6F38D13E" w14:textId="77777777" w:rsidR="00472FDA" w:rsidRPr="00F44703" w:rsidRDefault="00472FDA" w:rsidP="00FE0838">
            <w:pPr>
              <w:pStyle w:val="Bluetext"/>
              <w:spacing w:before="120" w:after="120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 xml:space="preserve">Supporting Documentation 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71C02F8E" w14:textId="77777777" w:rsidR="00472FDA" w:rsidRPr="00F44703" w:rsidRDefault="00472FDA" w:rsidP="00FE0838">
            <w:pPr>
              <w:pStyle w:val="Bluetext"/>
              <w:spacing w:before="120" w:after="120"/>
              <w:jc w:val="center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>Reference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(Page no. or section)</w:t>
            </w:r>
          </w:p>
        </w:tc>
      </w:tr>
      <w:tr w:rsidR="00472FDA" w14:paraId="3B53DA7F" w14:textId="77777777" w:rsidTr="0089126E">
        <w:tc>
          <w:tcPr>
            <w:tcW w:w="6912" w:type="dxa"/>
          </w:tcPr>
          <w:p w14:paraId="50B549A5" w14:textId="77777777" w:rsidR="00472FDA" w:rsidRDefault="00472FDA" w:rsidP="00FE0838">
            <w:pPr>
              <w:spacing w:before="120" w:after="120"/>
            </w:pPr>
            <w:r>
              <w:t xml:space="preserve">Sustainable Transport Calculator (required) </w:t>
            </w:r>
          </w:p>
        </w:tc>
        <w:tc>
          <w:tcPr>
            <w:tcW w:w="2331" w:type="dxa"/>
          </w:tcPr>
          <w:p w14:paraId="55D72FDB" w14:textId="77777777" w:rsidR="00472FDA" w:rsidRDefault="00472FDA" w:rsidP="00FE0838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  <w:tr w:rsidR="00472FDA" w14:paraId="766B1FA0" w14:textId="77777777" w:rsidTr="0089126E">
        <w:tc>
          <w:tcPr>
            <w:tcW w:w="6912" w:type="dxa"/>
          </w:tcPr>
          <w:p w14:paraId="1AF2103B" w14:textId="77777777" w:rsidR="00472FDA" w:rsidRDefault="00472FDA" w:rsidP="00FE0838">
            <w:pPr>
              <w:spacing w:before="120" w:after="120"/>
            </w:pPr>
            <w:r>
              <w:t>Travel Plan or similar (required)</w:t>
            </w:r>
          </w:p>
        </w:tc>
        <w:tc>
          <w:tcPr>
            <w:tcW w:w="2331" w:type="dxa"/>
          </w:tcPr>
          <w:p w14:paraId="536575F5" w14:textId="77777777" w:rsidR="00472FDA" w:rsidRDefault="00472FDA" w:rsidP="00FE0838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  <w:tr w:rsidR="00472FDA" w14:paraId="001CB9E0" w14:textId="77777777" w:rsidTr="0089126E">
        <w:tc>
          <w:tcPr>
            <w:tcW w:w="6912" w:type="dxa"/>
          </w:tcPr>
          <w:p w14:paraId="06A94559" w14:textId="77777777" w:rsidR="00472FDA" w:rsidRPr="001A76C9" w:rsidRDefault="00472FDA" w:rsidP="00FE0838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26D62380" w14:textId="77777777" w:rsidR="00472FDA" w:rsidRPr="001A76C9" w:rsidRDefault="00472FDA" w:rsidP="00FE0838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</w:tbl>
    <w:p w14:paraId="691367B7" w14:textId="77777777" w:rsidR="00C40B94" w:rsidRDefault="00C40B94" w:rsidP="00586CE2">
      <w:pPr>
        <w:pStyle w:val="Heading2"/>
      </w:pPr>
    </w:p>
    <w:p w14:paraId="287ED12B" w14:textId="77777777" w:rsidR="00C40B94" w:rsidRDefault="00C40B94" w:rsidP="00A52B17"/>
    <w:p w14:paraId="242B1FE3" w14:textId="77777777" w:rsidR="00C40B94" w:rsidRDefault="00C40B94" w:rsidP="00A52B17"/>
    <w:p w14:paraId="257302F6" w14:textId="77777777" w:rsidR="00C40B94" w:rsidRDefault="00C40B94" w:rsidP="00A52B17"/>
    <w:p w14:paraId="48455362" w14:textId="77777777" w:rsidR="00C40B94" w:rsidRDefault="00C40B94" w:rsidP="00A52B17"/>
    <w:p w14:paraId="269CC366" w14:textId="77777777" w:rsidR="00C40B94" w:rsidRDefault="00C40B94" w:rsidP="00A52B17"/>
    <w:p w14:paraId="6700F000" w14:textId="77777777" w:rsidR="00C40B94" w:rsidRDefault="00C40B94" w:rsidP="00A52B17"/>
    <w:p w14:paraId="2A0428F0" w14:textId="77777777" w:rsidR="00C40B94" w:rsidRDefault="00C40B94" w:rsidP="00A52B17"/>
    <w:p w14:paraId="7CA3391B" w14:textId="77777777" w:rsidR="00C40B94" w:rsidRDefault="00C40B94" w:rsidP="00A52B17"/>
    <w:p w14:paraId="1CD2AA4F" w14:textId="77777777" w:rsidR="00C40B94" w:rsidRDefault="00C40B94" w:rsidP="00A52B17"/>
    <w:p w14:paraId="58DC68F2" w14:textId="77777777" w:rsidR="00C40B94" w:rsidRDefault="00C40B94" w:rsidP="00A52B17"/>
    <w:p w14:paraId="1AB2FA5C" w14:textId="77777777" w:rsidR="00C40B94" w:rsidRDefault="00C40B94" w:rsidP="00A52B17"/>
    <w:p w14:paraId="5F3B6B38" w14:textId="77777777" w:rsidR="00C40B94" w:rsidRPr="00A52B17" w:rsidRDefault="00C40B94" w:rsidP="00A52B17"/>
    <w:p w14:paraId="058D2E58" w14:textId="77777777" w:rsidR="00C40B94" w:rsidRDefault="00C40B94" w:rsidP="00586CE2">
      <w:pPr>
        <w:pStyle w:val="Heading2"/>
      </w:pPr>
    </w:p>
    <w:p w14:paraId="1437A822" w14:textId="77777777" w:rsidR="00C40B94" w:rsidRDefault="00C40B94" w:rsidP="00A52B17"/>
    <w:p w14:paraId="3639E2BD" w14:textId="77777777" w:rsidR="00C40B94" w:rsidRPr="00A52B17" w:rsidRDefault="00C40B94" w:rsidP="00A52B17"/>
    <w:p w14:paraId="65BC43F3" w14:textId="77777777" w:rsidR="00586CE2" w:rsidRDefault="00586CE2" w:rsidP="00586CE2">
      <w:pPr>
        <w:pStyle w:val="Heading2"/>
      </w:pPr>
      <w:r w:rsidRPr="001C55B2">
        <w:t>DISCUSSION</w:t>
      </w:r>
    </w:p>
    <w:p w14:paraId="0287B293" w14:textId="77777777" w:rsidR="00586CE2" w:rsidRPr="00F21995" w:rsidRDefault="00586CE2" w:rsidP="00586CE2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Assessment Panel.</w:t>
      </w:r>
    </w:p>
    <w:p w14:paraId="2ADA5718" w14:textId="77777777" w:rsidR="00586CE2" w:rsidRDefault="00586CE2" w:rsidP="00586CE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54BF536" w14:textId="77777777" w:rsidR="00586CE2" w:rsidRDefault="00586CE2" w:rsidP="00586CE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E0AD9A8" w14:textId="77777777" w:rsidR="00C40B94" w:rsidRDefault="00C40B94" w:rsidP="00586CE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14CCEFC" w14:textId="77777777" w:rsidR="00586CE2" w:rsidRDefault="00586CE2" w:rsidP="00586CE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AAD61EE" w14:textId="77777777" w:rsidR="00472FDA" w:rsidRDefault="00472FDA">
      <w:pPr>
        <w:spacing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</w:p>
    <w:p w14:paraId="0892ACC6" w14:textId="77777777" w:rsidR="00586CE2" w:rsidRPr="001C55B2" w:rsidRDefault="00586CE2" w:rsidP="00586CE2">
      <w:pPr>
        <w:pStyle w:val="Heading2"/>
      </w:pPr>
      <w:r w:rsidRPr="001C55B2">
        <w:t>DECLARATION</w:t>
      </w:r>
    </w:p>
    <w:p w14:paraId="7DFADC14" w14:textId="77777777" w:rsidR="00586CE2" w:rsidRDefault="00586CE2" w:rsidP="00586CE2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1BD9D54B" w14:textId="77777777" w:rsidR="00586CE2" w:rsidRDefault="00586CE2" w:rsidP="00586CE2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 xml:space="preserve">, including name, </w:t>
      </w:r>
      <w:proofErr w:type="gramStart"/>
      <w:r>
        <w:rPr>
          <w:rFonts w:cstheme="minorHAnsi"/>
        </w:rPr>
        <w:t>position</w:t>
      </w:r>
      <w:proofErr w:type="gramEnd"/>
      <w:r>
        <w:rPr>
          <w:rFonts w:cstheme="minorHAnsi"/>
        </w:rPr>
        <w:t xml:space="preserve"> and email address</w:t>
      </w:r>
      <w:r w:rsidRPr="008B4275">
        <w:rPr>
          <w:rFonts w:cstheme="minorHAnsi"/>
        </w:rPr>
        <w:t xml:space="preserve">: </w:t>
      </w:r>
    </w:p>
    <w:p w14:paraId="0ED852A0" w14:textId="77777777" w:rsidR="00586CE2" w:rsidRDefault="00586CE2" w:rsidP="00586C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</w:rPr>
      </w:pPr>
    </w:p>
    <w:p w14:paraId="1BE67654" w14:textId="77777777" w:rsidR="00586CE2" w:rsidRDefault="00586CE2" w:rsidP="00586C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735642D0" w14:textId="77777777" w:rsidR="00586CE2" w:rsidRDefault="00586CE2" w:rsidP="00586C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F4E1EA5" w14:textId="77777777" w:rsidR="00586CE2" w:rsidRPr="008B4275" w:rsidRDefault="00586CE2" w:rsidP="00586C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02FA8E2A" w14:textId="77777777" w:rsidR="00586CE2" w:rsidRDefault="00586CE2" w:rsidP="00586CE2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612C9C26" w14:textId="77777777" w:rsidR="00644150" w:rsidRDefault="00586CE2" w:rsidP="002741E8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644150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8861C" w14:textId="77777777" w:rsidR="005775B2" w:rsidRDefault="005775B2" w:rsidP="00586CE2">
      <w:pPr>
        <w:spacing w:after="0" w:line="240" w:lineRule="auto"/>
      </w:pPr>
      <w:r>
        <w:separator/>
      </w:r>
    </w:p>
  </w:endnote>
  <w:endnote w:type="continuationSeparator" w:id="0">
    <w:p w14:paraId="700E1B1A" w14:textId="77777777" w:rsidR="005775B2" w:rsidRDefault="005775B2" w:rsidP="00586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43117" w14:textId="49AEE3B0" w:rsidR="00586CE2" w:rsidRDefault="0033590C">
    <w:pPr>
      <w:pStyle w:val="Footer"/>
    </w:pPr>
    <w:r>
      <w:rPr>
        <w:noProof/>
      </w:rPr>
      <w:drawing>
        <wp:inline distT="0" distB="0" distL="0" distR="0" wp14:anchorId="5561B832" wp14:editId="20E4272A">
          <wp:extent cx="1409700" cy="25656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7476" cy="26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743F0" w14:textId="77777777" w:rsidR="005775B2" w:rsidRDefault="005775B2" w:rsidP="00586CE2">
      <w:pPr>
        <w:spacing w:after="0" w:line="240" w:lineRule="auto"/>
      </w:pPr>
      <w:r>
        <w:separator/>
      </w:r>
    </w:p>
  </w:footnote>
  <w:footnote w:type="continuationSeparator" w:id="0">
    <w:p w14:paraId="79FC7D29" w14:textId="77777777" w:rsidR="005775B2" w:rsidRDefault="005775B2" w:rsidP="00586C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DBF7D" w14:textId="22682BBC" w:rsidR="00DD31E2" w:rsidRDefault="00DD31E2" w:rsidP="0033590C">
    <w:pPr>
      <w:pStyle w:val="Header"/>
      <w:pBdr>
        <w:bottom w:val="single" w:sz="4" w:space="1" w:color="auto"/>
      </w:pBdr>
      <w:tabs>
        <w:tab w:val="clear" w:pos="9026"/>
        <w:tab w:val="left" w:pos="1368"/>
        <w:tab w:val="left" w:pos="5103"/>
        <w:tab w:val="right" w:pos="9639"/>
      </w:tabs>
      <w:ind w:right="-612" w:hanging="567"/>
    </w:pPr>
    <w:r>
      <w:rPr>
        <w:sz w:val="16"/>
        <w:szCs w:val="16"/>
        <w:lang w:val="en-US"/>
      </w:rPr>
      <w:t xml:space="preserve">Green Star – </w:t>
    </w:r>
    <w:r w:rsidR="00CF1BBC">
      <w:rPr>
        <w:sz w:val="16"/>
        <w:szCs w:val="16"/>
        <w:lang w:val="en-US"/>
      </w:rPr>
      <w:t>Interiors</w:t>
    </w:r>
    <w:ins w:id="2" w:author="Ting Li" w:date="2021-06-11T15:23:00Z">
      <w:r w:rsidR="0033590C">
        <w:rPr>
          <w:sz w:val="16"/>
          <w:szCs w:val="16"/>
          <w:lang w:val="en-US"/>
        </w:rPr>
        <w:t xml:space="preserve"> </w:t>
      </w:r>
    </w:ins>
    <w:r w:rsidR="0033590C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 xml:space="preserve"> v1</w:t>
    </w:r>
    <w:r w:rsidR="00024F49">
      <w:rPr>
        <w:sz w:val="16"/>
        <w:szCs w:val="16"/>
        <w:lang w:val="en-US"/>
      </w:rPr>
      <w:t>.</w:t>
    </w:r>
    <w:r w:rsidR="00DE5B6A">
      <w:rPr>
        <w:sz w:val="16"/>
        <w:szCs w:val="16"/>
        <w:lang w:val="en-US"/>
      </w:rPr>
      <w:t>1</w:t>
    </w:r>
    <w:r w:rsidR="00024F49"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B3F0AF12"/>
    <w:lvl w:ilvl="0" w:tplc="CCA0A642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BB84667"/>
    <w:multiLevelType w:val="multilevel"/>
    <w:tmpl w:val="00000001"/>
    <w:numStyleLink w:val="Bullets"/>
  </w:abstractNum>
  <w:abstractNum w:abstractNumId="19" w15:restartNumberingAfterBreak="0">
    <w:nsid w:val="10F94584"/>
    <w:multiLevelType w:val="multilevel"/>
    <w:tmpl w:val="00000001"/>
    <w:numStyleLink w:val="Bullets"/>
  </w:abstractNum>
  <w:abstractNum w:abstractNumId="20" w15:restartNumberingAfterBreak="0">
    <w:nsid w:val="1AD62996"/>
    <w:multiLevelType w:val="multilevel"/>
    <w:tmpl w:val="00000001"/>
    <w:numStyleLink w:val="Bullets"/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2FE2E8B"/>
    <w:multiLevelType w:val="hybridMultilevel"/>
    <w:tmpl w:val="6926789E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339D50D7"/>
    <w:multiLevelType w:val="hybridMultilevel"/>
    <w:tmpl w:val="098A77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E65A26"/>
    <w:multiLevelType w:val="multilevel"/>
    <w:tmpl w:val="00000001"/>
    <w:numStyleLink w:val="Bullets"/>
  </w:abstractNum>
  <w:abstractNum w:abstractNumId="31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3436606"/>
    <w:multiLevelType w:val="multilevel"/>
    <w:tmpl w:val="00000001"/>
    <w:numStyleLink w:val="Bullets"/>
  </w:abstractNum>
  <w:abstractNum w:abstractNumId="33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29A726D"/>
    <w:multiLevelType w:val="hybridMultilevel"/>
    <w:tmpl w:val="EA4E5370"/>
    <w:lvl w:ilvl="0" w:tplc="633C51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C946D0"/>
    <w:multiLevelType w:val="multilevel"/>
    <w:tmpl w:val="00000001"/>
    <w:numStyleLink w:val="Bullets"/>
  </w:abstractNum>
  <w:abstractNum w:abstractNumId="36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1208F2"/>
    <w:multiLevelType w:val="hybridMultilevel"/>
    <w:tmpl w:val="A282F4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8838899">
    <w:abstractNumId w:val="10"/>
  </w:num>
  <w:num w:numId="2" w16cid:durableId="1312829202">
    <w:abstractNumId w:val="11"/>
  </w:num>
  <w:num w:numId="3" w16cid:durableId="307636492">
    <w:abstractNumId w:val="12"/>
  </w:num>
  <w:num w:numId="4" w16cid:durableId="1260484295">
    <w:abstractNumId w:val="13"/>
  </w:num>
  <w:num w:numId="5" w16cid:durableId="245067830">
    <w:abstractNumId w:val="14"/>
  </w:num>
  <w:num w:numId="6" w16cid:durableId="1059667567">
    <w:abstractNumId w:val="16"/>
  </w:num>
  <w:num w:numId="7" w16cid:durableId="468935354">
    <w:abstractNumId w:val="25"/>
  </w:num>
  <w:num w:numId="8" w16cid:durableId="1008797528">
    <w:abstractNumId w:val="24"/>
  </w:num>
  <w:num w:numId="9" w16cid:durableId="1742170327">
    <w:abstractNumId w:val="35"/>
  </w:num>
  <w:num w:numId="10" w16cid:durableId="265965038">
    <w:abstractNumId w:val="32"/>
  </w:num>
  <w:num w:numId="11" w16cid:durableId="1671446024">
    <w:abstractNumId w:val="30"/>
  </w:num>
  <w:num w:numId="12" w16cid:durableId="333142573">
    <w:abstractNumId w:val="20"/>
  </w:num>
  <w:num w:numId="13" w16cid:durableId="1834643071">
    <w:abstractNumId w:val="18"/>
  </w:num>
  <w:num w:numId="14" w16cid:durableId="1087772461">
    <w:abstractNumId w:val="19"/>
  </w:num>
  <w:num w:numId="15" w16cid:durableId="1604681117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69293351">
    <w:abstractNumId w:val="9"/>
  </w:num>
  <w:num w:numId="17" w16cid:durableId="1968272406">
    <w:abstractNumId w:val="7"/>
  </w:num>
  <w:num w:numId="18" w16cid:durableId="426732391">
    <w:abstractNumId w:val="6"/>
  </w:num>
  <w:num w:numId="19" w16cid:durableId="1446774708">
    <w:abstractNumId w:val="5"/>
  </w:num>
  <w:num w:numId="20" w16cid:durableId="1506900616">
    <w:abstractNumId w:val="4"/>
  </w:num>
  <w:num w:numId="21" w16cid:durableId="483934606">
    <w:abstractNumId w:val="8"/>
  </w:num>
  <w:num w:numId="22" w16cid:durableId="1619723936">
    <w:abstractNumId w:val="3"/>
  </w:num>
  <w:num w:numId="23" w16cid:durableId="486626157">
    <w:abstractNumId w:val="2"/>
  </w:num>
  <w:num w:numId="24" w16cid:durableId="1415083458">
    <w:abstractNumId w:val="1"/>
  </w:num>
  <w:num w:numId="25" w16cid:durableId="1356343274">
    <w:abstractNumId w:val="0"/>
  </w:num>
  <w:num w:numId="26" w16cid:durableId="1289162528">
    <w:abstractNumId w:val="37"/>
  </w:num>
  <w:num w:numId="27" w16cid:durableId="1045443068">
    <w:abstractNumId w:val="28"/>
  </w:num>
  <w:num w:numId="28" w16cid:durableId="1323503734">
    <w:abstractNumId w:val="21"/>
  </w:num>
  <w:num w:numId="29" w16cid:durableId="1452479187">
    <w:abstractNumId w:val="31"/>
  </w:num>
  <w:num w:numId="30" w16cid:durableId="1282687988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15413700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071730999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317804342">
    <w:abstractNumId w:val="36"/>
  </w:num>
  <w:num w:numId="34" w16cid:durableId="897321513">
    <w:abstractNumId w:val="38"/>
  </w:num>
  <w:num w:numId="35" w16cid:durableId="341200643">
    <w:abstractNumId w:val="33"/>
  </w:num>
  <w:num w:numId="36" w16cid:durableId="991760137">
    <w:abstractNumId w:val="17"/>
  </w:num>
  <w:num w:numId="37" w16cid:durableId="1017121895">
    <w:abstractNumId w:val="29"/>
  </w:num>
  <w:num w:numId="38" w16cid:durableId="1298797200">
    <w:abstractNumId w:val="23"/>
  </w:num>
  <w:num w:numId="39" w16cid:durableId="1702432136">
    <w:abstractNumId w:val="22"/>
  </w:num>
  <w:num w:numId="40" w16cid:durableId="202133641">
    <w:abstractNumId w:val="39"/>
  </w:num>
  <w:num w:numId="41" w16cid:durableId="1892108854">
    <w:abstractNumId w:val="27"/>
  </w:num>
  <w:num w:numId="42" w16cid:durableId="391972203">
    <w:abstractNumId w:val="34"/>
  </w:num>
  <w:num w:numId="43" w16cid:durableId="2054112114">
    <w:abstractNumId w:val="34"/>
    <w:lvlOverride w:ilvl="0">
      <w:startOverride w:val="1"/>
    </w:lvlOverride>
  </w:num>
  <w:num w:numId="44" w16cid:durableId="161972048">
    <w:abstractNumId w:val="34"/>
    <w:lvlOverride w:ilvl="0">
      <w:startOverride w:val="1"/>
    </w:lvlOverride>
  </w:num>
  <w:num w:numId="45" w16cid:durableId="1387072266">
    <w:abstractNumId w:val="26"/>
  </w:num>
  <w:num w:numId="46" w16cid:durableId="974678158">
    <w:abstractNumId w:val="15"/>
  </w:num>
  <w:num w:numId="47" w16cid:durableId="184371220">
    <w:abstractNumId w:val="3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ing Li">
    <w15:presenceInfo w15:providerId="AD" w15:userId="S::ting.li@nzgbc.org.nz::462ae957-380f-4921-984b-82e067252d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4QrNadEvlUghIseFiWCtGChIEtvQz1wV2Tgmov1CWZO94n4ngVTTbqBJkc9L+QOmh1RIhPq8dMORAqmIlVsArw==" w:salt="Q/1YKv54fz0aWt6J1Ys/mg==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OysLAwtDAyNzU2NDZV0lEKTi0uzszPAykwrAUAMu1Z+ywAAAA="/>
  </w:docVars>
  <w:rsids>
    <w:rsidRoot w:val="00FF4A3B"/>
    <w:rsid w:val="00015B85"/>
    <w:rsid w:val="00017B56"/>
    <w:rsid w:val="00024F49"/>
    <w:rsid w:val="0002622D"/>
    <w:rsid w:val="00041305"/>
    <w:rsid w:val="000414A1"/>
    <w:rsid w:val="000C3EA7"/>
    <w:rsid w:val="000F3105"/>
    <w:rsid w:val="00145EF1"/>
    <w:rsid w:val="0015181E"/>
    <w:rsid w:val="00155FD6"/>
    <w:rsid w:val="00166528"/>
    <w:rsid w:val="001A2C6E"/>
    <w:rsid w:val="001A76C9"/>
    <w:rsid w:val="001B656A"/>
    <w:rsid w:val="001C087A"/>
    <w:rsid w:val="001C55B2"/>
    <w:rsid w:val="001D1C70"/>
    <w:rsid w:val="00216404"/>
    <w:rsid w:val="00253282"/>
    <w:rsid w:val="0026389D"/>
    <w:rsid w:val="002741E8"/>
    <w:rsid w:val="00277A2E"/>
    <w:rsid w:val="00287C51"/>
    <w:rsid w:val="00291D61"/>
    <w:rsid w:val="002D1F13"/>
    <w:rsid w:val="00313F06"/>
    <w:rsid w:val="003169BB"/>
    <w:rsid w:val="003169BD"/>
    <w:rsid w:val="0033590C"/>
    <w:rsid w:val="00343B85"/>
    <w:rsid w:val="00370BAD"/>
    <w:rsid w:val="00372131"/>
    <w:rsid w:val="00385775"/>
    <w:rsid w:val="0038686E"/>
    <w:rsid w:val="00386BF8"/>
    <w:rsid w:val="003D3F0B"/>
    <w:rsid w:val="003D4146"/>
    <w:rsid w:val="003D61DD"/>
    <w:rsid w:val="003D7EE6"/>
    <w:rsid w:val="003E111B"/>
    <w:rsid w:val="00415DAA"/>
    <w:rsid w:val="00421258"/>
    <w:rsid w:val="0042163C"/>
    <w:rsid w:val="00441FDE"/>
    <w:rsid w:val="00461F2D"/>
    <w:rsid w:val="00472FDA"/>
    <w:rsid w:val="004770A9"/>
    <w:rsid w:val="004C50E3"/>
    <w:rsid w:val="004F2472"/>
    <w:rsid w:val="004F568B"/>
    <w:rsid w:val="005205F4"/>
    <w:rsid w:val="00543FCE"/>
    <w:rsid w:val="00553410"/>
    <w:rsid w:val="00554532"/>
    <w:rsid w:val="005630F8"/>
    <w:rsid w:val="005775B2"/>
    <w:rsid w:val="00577D2A"/>
    <w:rsid w:val="00586CE2"/>
    <w:rsid w:val="005959BE"/>
    <w:rsid w:val="005C2F1A"/>
    <w:rsid w:val="005C34D2"/>
    <w:rsid w:val="005C692B"/>
    <w:rsid w:val="005E267B"/>
    <w:rsid w:val="00641320"/>
    <w:rsid w:val="00644150"/>
    <w:rsid w:val="00693719"/>
    <w:rsid w:val="00696088"/>
    <w:rsid w:val="006B3D65"/>
    <w:rsid w:val="006B6118"/>
    <w:rsid w:val="006C09EF"/>
    <w:rsid w:val="006D3C47"/>
    <w:rsid w:val="006E6EBC"/>
    <w:rsid w:val="007126BC"/>
    <w:rsid w:val="0075170B"/>
    <w:rsid w:val="007537EB"/>
    <w:rsid w:val="00760F31"/>
    <w:rsid w:val="007771E3"/>
    <w:rsid w:val="007772D5"/>
    <w:rsid w:val="007D7E34"/>
    <w:rsid w:val="007E0F2D"/>
    <w:rsid w:val="007E1E57"/>
    <w:rsid w:val="007E6C71"/>
    <w:rsid w:val="007F404F"/>
    <w:rsid w:val="008009EC"/>
    <w:rsid w:val="00830329"/>
    <w:rsid w:val="00833D8E"/>
    <w:rsid w:val="00841903"/>
    <w:rsid w:val="008517F7"/>
    <w:rsid w:val="0086343F"/>
    <w:rsid w:val="00863A5A"/>
    <w:rsid w:val="0089672F"/>
    <w:rsid w:val="008A6314"/>
    <w:rsid w:val="008D2570"/>
    <w:rsid w:val="008E2EB8"/>
    <w:rsid w:val="009173CC"/>
    <w:rsid w:val="0092176B"/>
    <w:rsid w:val="00941D1F"/>
    <w:rsid w:val="00950859"/>
    <w:rsid w:val="00955DBE"/>
    <w:rsid w:val="00963A81"/>
    <w:rsid w:val="009A13BF"/>
    <w:rsid w:val="009E45D5"/>
    <w:rsid w:val="009F2BE1"/>
    <w:rsid w:val="00A14DE0"/>
    <w:rsid w:val="00A207CE"/>
    <w:rsid w:val="00A45B94"/>
    <w:rsid w:val="00A52B17"/>
    <w:rsid w:val="00A531CA"/>
    <w:rsid w:val="00A77B3E"/>
    <w:rsid w:val="00A97F57"/>
    <w:rsid w:val="00AA2E9F"/>
    <w:rsid w:val="00AB7ED8"/>
    <w:rsid w:val="00AD7849"/>
    <w:rsid w:val="00AF437B"/>
    <w:rsid w:val="00B04026"/>
    <w:rsid w:val="00B143DE"/>
    <w:rsid w:val="00B16241"/>
    <w:rsid w:val="00B43004"/>
    <w:rsid w:val="00B75883"/>
    <w:rsid w:val="00BA3363"/>
    <w:rsid w:val="00BB2D94"/>
    <w:rsid w:val="00BC1D56"/>
    <w:rsid w:val="00C172F4"/>
    <w:rsid w:val="00C40B94"/>
    <w:rsid w:val="00C60D00"/>
    <w:rsid w:val="00C621B9"/>
    <w:rsid w:val="00C664EE"/>
    <w:rsid w:val="00CA175C"/>
    <w:rsid w:val="00CC3B44"/>
    <w:rsid w:val="00CE4F48"/>
    <w:rsid w:val="00CF1BBC"/>
    <w:rsid w:val="00D144BE"/>
    <w:rsid w:val="00D15333"/>
    <w:rsid w:val="00D20DA9"/>
    <w:rsid w:val="00D34A57"/>
    <w:rsid w:val="00D55E65"/>
    <w:rsid w:val="00D70E27"/>
    <w:rsid w:val="00D80EAC"/>
    <w:rsid w:val="00DA182C"/>
    <w:rsid w:val="00DA27D3"/>
    <w:rsid w:val="00DD31E2"/>
    <w:rsid w:val="00DE30E0"/>
    <w:rsid w:val="00DE5B6A"/>
    <w:rsid w:val="00DF0E45"/>
    <w:rsid w:val="00DF28B6"/>
    <w:rsid w:val="00E048B1"/>
    <w:rsid w:val="00E05B19"/>
    <w:rsid w:val="00E15F6B"/>
    <w:rsid w:val="00E31109"/>
    <w:rsid w:val="00E45DAF"/>
    <w:rsid w:val="00E52F47"/>
    <w:rsid w:val="00E55B76"/>
    <w:rsid w:val="00E63EF6"/>
    <w:rsid w:val="00E75160"/>
    <w:rsid w:val="00EC4E1C"/>
    <w:rsid w:val="00EE0752"/>
    <w:rsid w:val="00EF7BA9"/>
    <w:rsid w:val="00F43E46"/>
    <w:rsid w:val="00F93D08"/>
    <w:rsid w:val="00FB2507"/>
    <w:rsid w:val="00FC67A4"/>
    <w:rsid w:val="00FE0838"/>
    <w:rsid w:val="00FF4A3B"/>
    <w:rsid w:val="00FF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F82B78"/>
  <w15:docId w15:val="{D33BB028-3EC9-47F8-B42F-B404A8A0A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A2C6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NZ"/>
    </w:rPr>
  </w:style>
  <w:style w:type="paragraph" w:styleId="Heading1">
    <w:name w:val="heading 1"/>
    <w:aliases w:val="Credit Name"/>
    <w:basedOn w:val="Normal"/>
    <w:next w:val="Normal"/>
    <w:autoRedefine/>
    <w:qFormat/>
    <w:rsid w:val="003E111B"/>
    <w:pPr>
      <w:keepNext/>
      <w:spacing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3E111B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3E111B"/>
    <w:pPr>
      <w:keepNext/>
      <w:tabs>
        <w:tab w:val="left" w:pos="142"/>
      </w:tabs>
      <w:spacing w:before="240" w:line="240" w:lineRule="auto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3E111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3E111B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3E111B"/>
    <w:pPr>
      <w:keepNext/>
      <w:spacing w:after="4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  <w:rsid w:val="001A2C6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A2C6E"/>
  </w:style>
  <w:style w:type="paragraph" w:customStyle="1" w:styleId="Pointsavailable">
    <w:name w:val="Points available"/>
    <w:basedOn w:val="Caption"/>
    <w:link w:val="PointsavailableChar"/>
    <w:autoRedefine/>
    <w:qFormat/>
    <w:rsid w:val="003E111B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3E111B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3E111B"/>
    <w:rPr>
      <w:b/>
      <w:bCs/>
      <w:color w:val="808080"/>
      <w:sz w:val="16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3E111B"/>
    <w:tblPr>
      <w:tblBorders>
        <w:top w:val="single" w:sz="4" w:space="0" w:color="FFC000"/>
        <w:bottom w:val="single" w:sz="4" w:space="0" w:color="FFC000"/>
        <w:insideH w:val="single" w:sz="4" w:space="0" w:color="FFC000"/>
      </w:tblBorders>
    </w:tblPr>
  </w:style>
  <w:style w:type="table" w:styleId="MediumList1-Accent4">
    <w:name w:val="Medium List 1 Accent 4"/>
    <w:basedOn w:val="TableNormal"/>
    <w:uiPriority w:val="65"/>
    <w:locked/>
    <w:rsid w:val="003E111B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3E111B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3E11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3E111B"/>
    <w:pPr>
      <w:numPr>
        <w:numId w:val="46"/>
      </w:numPr>
      <w:ind w:left="567"/>
    </w:pPr>
    <w:rPr>
      <w:lang w:val="en-US"/>
    </w:rPr>
  </w:style>
  <w:style w:type="character" w:customStyle="1" w:styleId="BullettextChar">
    <w:name w:val="Bullet text Char"/>
    <w:basedOn w:val="DefaultParagraphFont"/>
    <w:link w:val="Bullettext"/>
    <w:rsid w:val="003E111B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3E11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3E111B"/>
    <w:rPr>
      <w:i/>
    </w:rPr>
  </w:style>
  <w:style w:type="paragraph" w:styleId="List">
    <w:name w:val="List"/>
    <w:basedOn w:val="Normal"/>
    <w:rsid w:val="003E111B"/>
    <w:pPr>
      <w:numPr>
        <w:numId w:val="26"/>
      </w:numPr>
    </w:pPr>
  </w:style>
  <w:style w:type="character" w:customStyle="1" w:styleId="StyleBold">
    <w:name w:val="Style Bold"/>
    <w:basedOn w:val="DefaultParagraphFont"/>
    <w:rsid w:val="003E111B"/>
    <w:rPr>
      <w:b/>
      <w:bCs/>
    </w:rPr>
  </w:style>
  <w:style w:type="table" w:styleId="Table3Deffects1">
    <w:name w:val="Table 3D effects 1"/>
    <w:basedOn w:val="TableNormal"/>
    <w:locked/>
    <w:rsid w:val="003E111B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3E111B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3E111B"/>
    <w:pPr>
      <w:jc w:val="center"/>
    </w:pPr>
    <w:rPr>
      <w:rFonts w:eastAsia="Times New Roman" w:cs="Times New Roman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7771E3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3E111B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locked/>
    <w:rsid w:val="00CC3B44"/>
  </w:style>
  <w:style w:type="character" w:customStyle="1" w:styleId="CommentTextChar">
    <w:name w:val="Comment Text Char"/>
    <w:basedOn w:val="DefaultParagraphFont"/>
    <w:link w:val="CommentText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</w:p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Revision">
    <w:name w:val="Revision"/>
    <w:hidden/>
    <w:uiPriority w:val="99"/>
    <w:semiHidden/>
    <w:rsid w:val="0092176B"/>
    <w:rPr>
      <w:rFonts w:ascii="Arial" w:eastAsia="Arial" w:hAnsi="Arial" w:cs="Arial"/>
      <w:color w:val="000000"/>
      <w:szCs w:val="22"/>
      <w:lang w:val="en-AU"/>
    </w:rPr>
  </w:style>
  <w:style w:type="paragraph" w:styleId="Header">
    <w:name w:val="header"/>
    <w:basedOn w:val="Normal"/>
    <w:link w:val="HeaderChar"/>
    <w:locked/>
    <w:rsid w:val="00586C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86CE2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586C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586CE2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3E111B"/>
    <w:pPr>
      <w:ind w:left="720" w:hanging="720"/>
    </w:pPr>
  </w:style>
  <w:style w:type="character" w:customStyle="1" w:styleId="CriterionChar">
    <w:name w:val="Criterion Char"/>
    <w:basedOn w:val="Heading3Char"/>
    <w:link w:val="Criterion"/>
    <w:rsid w:val="003E111B"/>
    <w:rPr>
      <w:rFonts w:ascii="Arial" w:eastAsia="Arial" w:hAnsi="Arial" w:cs="Arial"/>
      <w:bCs/>
      <w:caps/>
      <w:color w:val="FFC10E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92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C20E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7" ma:contentTypeDescription="Create a new document." ma:contentTypeScope="" ma:versionID="6ac477a13282f944558128cb6fcce79e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c8c45b8fc6e422bb6708a8c2881a4894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E29B3FF-3B15-476C-86B9-14F7FD9059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F3C072-D496-420E-A635-93890E73BE80}"/>
</file>

<file path=customXml/itemProps3.xml><?xml version="1.0" encoding="utf-8"?>
<ds:datastoreItem xmlns:ds="http://schemas.openxmlformats.org/officeDocument/2006/customXml" ds:itemID="{47F6965F-8A2C-42D4-9FFE-17E6DA1795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37ACD6-0043-46DB-B1FD-EC432C6D64D9}">
  <ds:schemaRefs>
    <ds:schemaRef ds:uri="http://schemas.microsoft.com/office/2006/documentManagement/types"/>
    <ds:schemaRef ds:uri="http://schemas.microsoft.com/office/infopath/2007/PartnerControls"/>
    <ds:schemaRef ds:uri="http://purl.org/dc/dcmitype/"/>
    <ds:schemaRef ds:uri="52985c86-f8c2-4ffb-9ed4-056f10e7bf99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a5091d4f-8901-46df-85f4-029614b39d2e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6</cp:revision>
  <cp:lastPrinted>1900-12-31T14:00:00Z</cp:lastPrinted>
  <dcterms:created xsi:type="dcterms:W3CDTF">2017-07-06T00:27:00Z</dcterms:created>
  <dcterms:modified xsi:type="dcterms:W3CDTF">2022-10-10T21:43:00Z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